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4330E2D6" w:rsidR="00BF07C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3574CE">
        <w:rPr>
          <w:rFonts w:asciiTheme="minorHAnsi" w:hAnsiTheme="minorHAnsi" w:cstheme="minorHAnsi"/>
          <w:b/>
          <w:sz w:val="28"/>
          <w:szCs w:val="28"/>
        </w:rPr>
        <w:t>–</w:t>
      </w:r>
      <w:r>
        <w:rPr>
          <w:rFonts w:asciiTheme="minorHAnsi" w:hAnsiTheme="minorHAnsi" w:cstheme="minorHAnsi"/>
          <w:b/>
          <w:sz w:val="28"/>
          <w:szCs w:val="28"/>
        </w:rPr>
        <w:t xml:space="preserve"> Contract</w:t>
      </w:r>
    </w:p>
    <w:p w14:paraId="22A79397" w14:textId="55398463" w:rsidR="003574CE" w:rsidRPr="00374953" w:rsidRDefault="0029160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615-</w:t>
      </w:r>
      <w:r w:rsidR="003574CE">
        <w:rPr>
          <w:rFonts w:asciiTheme="minorHAnsi" w:hAnsiTheme="minorHAnsi" w:cstheme="minorHAnsi"/>
          <w:b/>
          <w:sz w:val="28"/>
          <w:szCs w:val="28"/>
        </w:rPr>
        <w:t>24-78</w:t>
      </w:r>
      <w:r>
        <w:rPr>
          <w:rFonts w:asciiTheme="minorHAnsi" w:hAnsiTheme="minorHAnsi" w:cstheme="minorHAnsi"/>
          <w:b/>
          <w:sz w:val="28"/>
          <w:szCs w:val="28"/>
        </w:rPr>
        <w:t>607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1D7F9B1" w:rsidR="002A351E" w:rsidRPr="00374953" w:rsidRDefault="00500244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Mike Glass" w:date="2024-02-21T15:45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Vance Outdoors, INC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A4D13E9" w:rsidR="00737375" w:rsidRPr="00374953" w:rsidRDefault="00815C4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Mike Glass" w:date="2024-02-22T09:47:00Z">
                  <w:r w:rsidR="00A66DF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" w:author="Mike Glass" w:date="2024-02-22T09:47:00Z">
                  <w:r w:rsidR="00A66DFA" w:rsidDel="00A66DF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40B280C6" w:rsidR="00737375" w:rsidRPr="00374953" w:rsidRDefault="00815C4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Mike Glass" w:date="2024-02-22T09:47:00Z">
                  <w:r w:rsidR="00A66DF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4" w:author="Mike Glass" w:date="2024-02-22T09:47:00Z">
                  <w:r w:rsidR="00A66DFA" w:rsidDel="00A66DF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2B555DA" w:rsidR="00737375" w:rsidRPr="00374953" w:rsidRDefault="00815C4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Mike Glass" w:date="2024-02-22T09:47:00Z">
                  <w:r w:rsidR="00A66DF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6" w:author="Mike Glass" w:date="2024-02-22T09:47:00Z">
                  <w:r w:rsidR="00A66DFA" w:rsidDel="00A66DF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C719C6D" w:rsidR="00737375" w:rsidRPr="00374953" w:rsidRDefault="00815C4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Mike Glass" w:date="2024-02-22T09:47:00Z">
                  <w:r w:rsidR="00A66DF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8" w:author="Mike Glass" w:date="2024-02-22T09:47:00Z">
                  <w:r w:rsidR="00A66DFA" w:rsidDel="00A66DF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A0BF68B" w:rsidR="00737375" w:rsidRPr="00374953" w:rsidRDefault="00815C4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Mike Glass" w:date="2024-02-22T09:47:00Z">
                  <w:r w:rsidR="00A66DF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10" w:author="Mike Glass" w:date="2024-02-22T09:47:00Z">
                  <w:r w:rsidR="00A66DFA" w:rsidDel="00A66DF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1809B5A" w:rsidR="00737375" w:rsidRPr="00374953" w:rsidRDefault="00815C4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Mike Glass" w:date="2024-02-22T09:47:00Z">
                  <w:r w:rsidR="00A66DF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12" w:author="Mike Glass" w:date="2024-02-22T09:47:00Z">
                  <w:r w:rsidR="00A66DFA" w:rsidDel="00A66DF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15C4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4EFF2B0B" w:rsidR="000868CA" w:rsidRPr="00374953" w:rsidRDefault="00815C4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Mike Glass" w:date="2024-02-21T15:46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Mike Glass" w:date="2024-02-21T15:46:00Z">
                  <w:r w:rsidR="000868CA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815C4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5594B438" w:rsidR="0034473B" w:rsidRDefault="00815C4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Mike Glass" w:date="2024-02-21T15:46:00Z">
                  <w:r w:rsidR="00500244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16" w:author="Mike Glass" w:date="2024-02-21T15:46:00Z">
                  <w:r w:rsidR="00500244" w:rsidDel="00500244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815C4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183BD545" w:rsidR="001276E5" w:rsidRPr="00374953" w:rsidRDefault="00815C4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Mike Glass" w:date="2024-02-21T15:46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Mike Glass" w:date="2024-02-21T15:46:00Z">
                  <w:r w:rsidR="001276E5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2C57EC1" w:rsidR="001276E5" w:rsidRPr="00374953" w:rsidRDefault="00815C4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Mike Glass" w:date="2024-02-21T15:46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Mike Glass" w:date="2024-02-21T15:46:00Z">
                  <w:r w:rsidR="001276E5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8983789" w:rsidR="001276E5" w:rsidRDefault="00815C4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Mike Glass" w:date="2024-02-21T15:47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Mike Glass" w:date="2024-02-21T15:47:00Z">
                  <w:r w:rsidR="001276E5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402BF4C4" w14:textId="096E3E6F" w:rsidR="001276E5" w:rsidRPr="00374953" w:rsidRDefault="00815C4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815C4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42C1D6CC" w:rsidR="000A0BFB" w:rsidRPr="00374953" w:rsidRDefault="00815C4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Mike Glass" w:date="2024-02-21T15:47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Mike Glass" w:date="2024-02-21T15:47:00Z">
                  <w:r w:rsidR="000A0BFB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815C4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1D7856B" w:rsidR="000A0BFB" w:rsidRPr="00374953" w:rsidRDefault="00815C4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Mike Glass" w:date="2024-02-21T15:47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Mike Glass" w:date="2024-02-21T15:47:00Z">
                  <w:r w:rsidR="000A0BFB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815C4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proofErr w:type="gramStart"/>
            <w:r w:rsidR="00A1289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20AC55CF" w:rsidR="00A1289A" w:rsidRPr="00374953" w:rsidRDefault="00815C4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Mike Glass" w:date="2024-02-21T15:47:00Z">
                  <w:r w:rsidR="00500244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Mike Glass" w:date="2024-02-21T15:47:00Z">
                  <w:r w:rsidR="00A1289A" w:rsidRPr="00374953" w:rsidDel="00500244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proofErr w:type="gramStart"/>
      <w:r w:rsidRPr="31DAB9E1">
        <w:rPr>
          <w:rFonts w:asciiTheme="minorHAnsi" w:hAnsiTheme="minorHAnsi" w:cstheme="minorBidi"/>
        </w:rPr>
        <w:t>CONFIDENTIAL</w:t>
      </w:r>
      <w:proofErr w:type="gramEnd"/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proofErr w:type="gramStart"/>
      <w:r w:rsidRPr="31DAB9E1">
        <w:rPr>
          <w:rFonts w:asciiTheme="minorHAnsi" w:hAnsiTheme="minorHAnsi" w:cstheme="minorBidi"/>
        </w:rPr>
        <w:t>REDACTED</w:t>
      </w:r>
      <w:proofErr w:type="gramEnd"/>
      <w:r w:rsidRPr="31DAB9E1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15C4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815C4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15C4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815C4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15C4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15C4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15C4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15C4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15C4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15C4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15C4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15C4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15C4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15C4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9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9"/>
      <w:r>
        <w:rPr>
          <w:rStyle w:val="CommentReference"/>
        </w:rPr>
        <w:commentReference w:id="29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0625ED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9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7B5E" w14:textId="77777777" w:rsidR="000625ED" w:rsidRDefault="000625ED" w:rsidP="00313F29">
      <w:r>
        <w:separator/>
      </w:r>
    </w:p>
  </w:endnote>
  <w:endnote w:type="continuationSeparator" w:id="0">
    <w:p w14:paraId="12CEEDBE" w14:textId="77777777" w:rsidR="000625ED" w:rsidRDefault="000625E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BEA9" w14:textId="77777777" w:rsidR="000625ED" w:rsidRDefault="000625ED" w:rsidP="00313F29">
      <w:r>
        <w:separator/>
      </w:r>
    </w:p>
  </w:footnote>
  <w:footnote w:type="continuationSeparator" w:id="0">
    <w:p w14:paraId="2BDC96BB" w14:textId="77777777" w:rsidR="000625ED" w:rsidRDefault="000625ED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ke Glass">
    <w15:presenceInfo w15:providerId="AD" w15:userId="S-1-5-21-2952473365-2836697699-2922058701-12274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625ED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1604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574C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0244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15C49"/>
    <w:rsid w:val="008235FE"/>
    <w:rsid w:val="00823B00"/>
    <w:rsid w:val="0083162B"/>
    <w:rsid w:val="0084131A"/>
    <w:rsid w:val="00852199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66DFA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584</Words>
  <Characters>3582</Characters>
  <Application>Microsoft Office Word</Application>
  <DocSecurity>0</DocSecurity>
  <Lines>29</Lines>
  <Paragraphs>8</Paragraphs>
  <ScaleCrop>false</ScaleCrop>
  <Company>State of Indiana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2024-02-28T17:58:00Z</dcterms:created>
  <dcterms:modified xsi:type="dcterms:W3CDTF">2024-02-28T17:58:00Z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